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73029D74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7ECD1A7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8A38F5">
        <w:rPr>
          <w:rFonts w:ascii="Arial" w:hAnsi="Arial" w:cs="Arial"/>
          <w:b/>
          <w:sz w:val="22"/>
          <w:szCs w:val="22"/>
        </w:rPr>
        <w:t>r 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26FA905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A38F5">
            <w:rPr>
              <w:rFonts w:ascii="Arial" w:hAnsi="Arial" w:cs="Arial"/>
              <w:sz w:val="22"/>
              <w:szCs w:val="22"/>
            </w:rPr>
            <w:t>Maßnahmen nach § 16 Abs. 1 SGB II i.V.m. § 45 SGB III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67BB4479" w:rsidR="002347D0" w:rsidRPr="00C67A33" w:rsidRDefault="00A43320" w:rsidP="00C67A33">
      <w:pPr>
        <w:spacing w:after="24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6F57F50C" w:rsidR="001D0B6A" w:rsidRPr="00C67A33" w:rsidRDefault="001D0B6A" w:rsidP="00C67A33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810B50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7E1C4DF" w:rsidR="00F61033" w:rsidRPr="00C67A33" w:rsidRDefault="00B63994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07DBB367" w:rsidR="003E2045" w:rsidRPr="00C67A33" w:rsidRDefault="003E2045" w:rsidP="00C67A33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53610FDD" w:rsidR="00F61033" w:rsidRPr="00C67A33" w:rsidRDefault="00F61033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810B50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271"/>
        <w:gridCol w:w="1985"/>
        <w:gridCol w:w="1275"/>
        <w:gridCol w:w="1276"/>
        <w:gridCol w:w="2127"/>
        <w:gridCol w:w="1417"/>
        <w:gridCol w:w="11"/>
      </w:tblGrid>
      <w:tr w:rsidR="00810B50" w:rsidRPr="00897D08" w14:paraId="19227238" w14:textId="6182F753" w:rsidTr="00810B50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810B50" w:rsidRPr="00897D08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810B50" w:rsidRPr="00B63994" w:rsidRDefault="00810B5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810B50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5095D">
        <w:trPr>
          <w:gridAfter w:val="1"/>
          <w:wAfter w:w="11" w:type="dxa"/>
          <w:trHeight w:hRule="exact" w:val="589"/>
        </w:trPr>
        <w:tc>
          <w:tcPr>
            <w:tcW w:w="1271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1985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A342EA" w:rsidRDefault="002347D0" w:rsidP="00353BF1">
      <w:pPr>
        <w:rPr>
          <w:rFonts w:ascii="Arial" w:hAnsi="Arial"/>
          <w:sz w:val="32"/>
          <w:szCs w:val="32"/>
        </w:rPr>
      </w:pPr>
    </w:p>
    <w:p w14:paraId="0DBC73F0" w14:textId="6CB84DFA" w:rsidR="002347D0" w:rsidRPr="00C67A33" w:rsidRDefault="002347D0" w:rsidP="00C67A33">
      <w:pPr>
        <w:spacing w:after="72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740D8EC3" w:rsidR="00B63994" w:rsidRPr="00C67A33" w:rsidRDefault="001D0B6A" w:rsidP="00C67A33">
      <w:pPr>
        <w:spacing w:after="72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3539" w:type="dxa"/>
        <w:tblLayout w:type="fixed"/>
        <w:tblLook w:val="0020" w:firstRow="1" w:lastRow="0" w:firstColumn="0" w:lastColumn="0" w:noHBand="0" w:noVBand="0"/>
      </w:tblPr>
      <w:tblGrid>
        <w:gridCol w:w="3539"/>
      </w:tblGrid>
      <w:tr w:rsidR="00B63994" w:rsidRPr="00897D08" w14:paraId="0E998D48" w14:textId="77777777" w:rsidTr="008A38F5">
        <w:trPr>
          <w:trHeight w:val="952"/>
        </w:trPr>
        <w:tc>
          <w:tcPr>
            <w:tcW w:w="353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620F01F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bookmarkStart w:id="1" w:name="_GoBack"/>
            <w:bookmarkEnd w:id="1"/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A342EA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 w:rsidRPr="00CA6852">
              <w:rPr>
                <w:rFonts w:ascii="Arial" w:hAnsi="Arial"/>
                <w:sz w:val="16"/>
                <w:szCs w:val="16"/>
              </w:rPr>
              <w:t>_______________________</w:t>
            </w:r>
            <w:r w:rsidR="008A38F5" w:rsidRPr="00CA6852">
              <w:rPr>
                <w:rFonts w:ascii="Arial" w:hAnsi="Arial"/>
                <w:sz w:val="16"/>
                <w:szCs w:val="16"/>
              </w:rPr>
              <w:t>______________</w:t>
            </w:r>
          </w:p>
          <w:p w14:paraId="2E264E60" w14:textId="012F6AEB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0A721" w14:textId="77777777" w:rsidR="00452983" w:rsidRDefault="00452983">
      <w:r>
        <w:separator/>
      </w:r>
    </w:p>
  </w:endnote>
  <w:endnote w:type="continuationSeparator" w:id="0">
    <w:p w14:paraId="717F0078" w14:textId="77777777" w:rsidR="00452983" w:rsidRDefault="0045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6227627B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8A38F5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E003A5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31480" w14:textId="77777777" w:rsidR="00452983" w:rsidRDefault="00452983">
      <w:r>
        <w:separator/>
      </w:r>
    </w:p>
  </w:footnote>
  <w:footnote w:type="continuationSeparator" w:id="0">
    <w:p w14:paraId="3F8B2AA9" w14:textId="77777777" w:rsidR="00452983" w:rsidRDefault="00452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J5u7iPtU8c8VichCGrH+a3vSVl0o++l7hh08EnGPSsbS9/QHCjFtgu9PjhSSZoaNoWsWgbWnH6ly3qO/WLrqxA==" w:saltValue="IobF7vzXvX1TOZZXtJmFJg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4699F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983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095D"/>
    <w:rsid w:val="0075750C"/>
    <w:rsid w:val="00794134"/>
    <w:rsid w:val="00794603"/>
    <w:rsid w:val="00796123"/>
    <w:rsid w:val="007D04DE"/>
    <w:rsid w:val="00810B50"/>
    <w:rsid w:val="008362B1"/>
    <w:rsid w:val="00886875"/>
    <w:rsid w:val="00897D08"/>
    <w:rsid w:val="008A38F5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342EA"/>
    <w:rsid w:val="00A43320"/>
    <w:rsid w:val="00A63E3A"/>
    <w:rsid w:val="00A701C3"/>
    <w:rsid w:val="00A83AE2"/>
    <w:rsid w:val="00AD6CA0"/>
    <w:rsid w:val="00AF4466"/>
    <w:rsid w:val="00AF54F9"/>
    <w:rsid w:val="00B25B0F"/>
    <w:rsid w:val="00B57D47"/>
    <w:rsid w:val="00B63994"/>
    <w:rsid w:val="00B920C4"/>
    <w:rsid w:val="00B96984"/>
    <w:rsid w:val="00C02309"/>
    <w:rsid w:val="00C202C8"/>
    <w:rsid w:val="00C3309C"/>
    <w:rsid w:val="00C66326"/>
    <w:rsid w:val="00C67A33"/>
    <w:rsid w:val="00CA6852"/>
    <w:rsid w:val="00CC118D"/>
    <w:rsid w:val="00CF0408"/>
    <w:rsid w:val="00D000B3"/>
    <w:rsid w:val="00D2646A"/>
    <w:rsid w:val="00D64F86"/>
    <w:rsid w:val="00DA6BB0"/>
    <w:rsid w:val="00DE04C0"/>
    <w:rsid w:val="00E003A5"/>
    <w:rsid w:val="00E008C9"/>
    <w:rsid w:val="00E00B9E"/>
    <w:rsid w:val="00E10BE5"/>
    <w:rsid w:val="00E32B0F"/>
    <w:rsid w:val="00E542B0"/>
    <w:rsid w:val="00E63AD8"/>
    <w:rsid w:val="00E741EC"/>
    <w:rsid w:val="00EA7126"/>
    <w:rsid w:val="00EB117D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3A0BE1"/>
    <w:rsid w:val="00416E08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2DC7D-AC39-4873-B862-496BEC0A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Hewald Matthias</cp:lastModifiedBy>
  <cp:revision>7</cp:revision>
  <cp:lastPrinted>2005-11-29T09:43:00Z</cp:lastPrinted>
  <dcterms:created xsi:type="dcterms:W3CDTF">2022-05-20T08:19:00Z</dcterms:created>
  <dcterms:modified xsi:type="dcterms:W3CDTF">2024-06-12T08:47:00Z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